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Charges</w:t>
      </w:r>
      <w:r>
        <w:t xml:space="preserve"> and other payments payable by Parties under the Code or a TO Construction Agreement, including the dates upon which such payments fall due;</w:t>
      </w:r>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Charges</w:t>
      </w:r>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lastRenderedPageBreak/>
        <w:t>3.1</w:t>
      </w:r>
      <w:r w:rsidRPr="0007095C">
        <w:tab/>
        <w:t xml:space="preserve">Each Transmission Owner shall pay to </w:t>
      </w:r>
      <w:r w:rsidR="005C54BE">
        <w:t>The Company</w:t>
      </w:r>
      <w:r w:rsidRPr="0007095C">
        <w:t xml:space="preserve"> </w:t>
      </w:r>
      <w:r w:rsidR="005C54BE">
        <w:t>The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not less than thirty days prior to the due date for payment where such due date is specified or otherwise agreed between the Receiving Party and Paying Party;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t>(i)</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lastRenderedPageBreak/>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4ACCE467" w:rsidR="00B44872" w:rsidRDefault="00F17072">
      <w:pPr>
        <w:ind w:left="2160" w:hanging="720"/>
      </w:pPr>
      <w:r>
        <w:t>4</w:t>
      </w:r>
      <w:r w:rsidR="00B44872">
        <w:t xml:space="preserve">.3.1.1 </w:t>
      </w:r>
      <w:r w:rsidR="00B44872">
        <w:tab/>
        <w:t xml:space="preserve">the </w:t>
      </w:r>
      <w:del w:id="0" w:author="Nick George [NESO]" w:date="2025-10-21T10:13:00Z">
        <w:r w:rsidR="00B44872" w:rsidDel="004E63C0">
          <w:delText xml:space="preserve">15th </w:delText>
        </w:r>
      </w:del>
      <w:ins w:id="1" w:author="Nick George [NESO]" w:date="2025-10-21T10:13:00Z">
        <w:r w:rsidR="004E63C0">
          <w:t xml:space="preserve">10th </w:t>
        </w:r>
      </w:ins>
      <w:r w:rsidR="00B44872">
        <w:t>day following the day that the Transmission Owner's invoice therefor</w:t>
      </w:r>
      <w:r w:rsidR="0054411A">
        <w:t>e</w:t>
      </w:r>
      <w:r w:rsidR="00B44872">
        <w:t xml:space="preserve"> was despatched; and </w:t>
      </w:r>
    </w:p>
    <w:p w14:paraId="61562C8E" w14:textId="79D9C05C" w:rsidR="00B44872" w:rsidRDefault="00F17072">
      <w:pPr>
        <w:ind w:left="2160" w:hanging="720"/>
      </w:pPr>
      <w:r>
        <w:t>4</w:t>
      </w:r>
      <w:r w:rsidR="00B44872">
        <w:t xml:space="preserve">.3.1.2 </w:t>
      </w:r>
      <w:r w:rsidR="00B44872">
        <w:tab/>
        <w:t xml:space="preserve">the </w:t>
      </w:r>
      <w:ins w:id="2" w:author="Nick George [NESO]" w:date="2025-10-21T10:14:00Z">
        <w:r w:rsidR="00194080" w:rsidRPr="00194080">
          <w:t>2nd Business Day immediately following the 14th</w:t>
        </w:r>
      </w:ins>
      <w:del w:id="3" w:author="Nick George [NESO]" w:date="2025-10-21T10:14:00Z">
        <w:r w:rsidR="00B44872" w:rsidDel="00194080">
          <w:delText>16</w:delText>
        </w:r>
        <w:r w:rsidR="00B44872" w:rsidDel="00194080">
          <w:rPr>
            <w:vertAlign w:val="superscript"/>
          </w:rPr>
          <w:delText>th</w:delText>
        </w:r>
      </w:del>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 xml:space="preserve">.2(i)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Each Receiving Party shall provide such bank account information as a Paying Party reasonably requires from time to time in order to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All payments under this Code shall (except to the extent otherwise required by law) be paid in full, free and clear of and without deduction set off or deferment, save as 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 xml:space="preserve">Nothing in this Section E shall be construed as preventing a Receiving Party from withdrawing and replacing (without affecting the Due Date for payment) any invoice or </w:t>
      </w:r>
      <w:r w:rsidR="00B44872">
        <w:rPr>
          <w:kern w:val="0"/>
        </w:rPr>
        <w:lastRenderedPageBreak/>
        <w:t>associated statement before the Due Date for payment of such invoice, by agreement with 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Any disputes arising out of or in relation to TO Charges</w:t>
      </w:r>
      <w:r w:rsidR="00082C6F">
        <w:t xml:space="preserve">, </w:t>
      </w:r>
      <w:r w:rsidR="005C54BE">
        <w:t>The Company</w:t>
      </w:r>
      <w:r w:rsidR="00082C6F">
        <w:t xml:space="preserve"> Charges</w:t>
      </w:r>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174C3F">
      <w:pPr>
        <w:pStyle w:val="Schedule1"/>
        <w:ind w:left="709" w:hanging="709"/>
      </w:pPr>
      <w:bookmarkStart w:id="4" w:name="_DV_M10"/>
      <w:bookmarkStart w:id="5" w:name="_DV_M11"/>
      <w:bookmarkStart w:id="6" w:name="_DV_M13"/>
      <w:bookmarkStart w:id="7" w:name="_DV_M14"/>
      <w:bookmarkStart w:id="8" w:name="_DV_M15"/>
      <w:bookmarkStart w:id="9" w:name="_DV_M16"/>
      <w:bookmarkStart w:id="10" w:name="_DV_M17"/>
      <w:bookmarkEnd w:id="4"/>
      <w:bookmarkEnd w:id="5"/>
      <w:bookmarkEnd w:id="6"/>
      <w:bookmarkEnd w:id="7"/>
      <w:bookmarkEnd w:id="8"/>
      <w:bookmarkEnd w:id="9"/>
      <w:bookmarkEnd w:id="10"/>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3FC2EC19" w:rsidR="00A441F3" w:rsidRDefault="00A441F3" w:rsidP="00A441F3">
      <w:pPr>
        <w:pStyle w:val="Schedule1"/>
      </w:pPr>
      <w:r>
        <w:t>7.1</w:t>
      </w:r>
      <w:r>
        <w:tab/>
      </w:r>
      <w:r w:rsidR="005C54BE">
        <w:t>The Company</w:t>
      </w:r>
      <w:r>
        <w:t xml:space="preserve"> may request from an Offshore Transmission Owner, data in respect of the elements of TO</w:t>
      </w:r>
      <w:r w:rsidR="00305C8B">
        <w:t xml:space="preserve"> General</w:t>
      </w:r>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33E845F0"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 within the timescales specified in </w:t>
      </w:r>
      <w:r w:rsidR="005C54BE">
        <w:t>The Company</w:t>
      </w:r>
      <w:r>
        <w:t>’s request.</w:t>
      </w:r>
    </w:p>
    <w:p w14:paraId="2DA5ECBA" w14:textId="77777777" w:rsidR="00B44872" w:rsidRDefault="00B44872">
      <w:pPr>
        <w:pStyle w:val="Schedule"/>
        <w:pageBreakBefore w:val="0"/>
        <w:spacing w:after="120"/>
      </w:pPr>
    </w:p>
    <w:sectPr w:rsidR="00B44872">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7C5FB" w14:textId="77777777" w:rsidR="00384C83" w:rsidRDefault="00384C83">
      <w:r>
        <w:separator/>
      </w:r>
    </w:p>
  </w:endnote>
  <w:endnote w:type="continuationSeparator" w:id="0">
    <w:p w14:paraId="5C778B0C" w14:textId="77777777" w:rsidR="00384C83" w:rsidRDefault="0038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87C8" w14:textId="6F02BC09" w:rsidR="00DA0796" w:rsidRDefault="00DA0796">
    <w:pPr>
      <w:pStyle w:val="Footer"/>
      <w:tabs>
        <w:tab w:val="center" w:pos="4395"/>
      </w:tabs>
      <w:spacing w:line="240" w:lineRule="auto"/>
      <w:ind w:right="360"/>
    </w:pPr>
    <w:r w:rsidRPr="00ED0269">
      <w:rPr>
        <w:rStyle w:val="PageNumber"/>
        <w:color w:val="000000"/>
        <w:sz w:val="16"/>
      </w:rPr>
      <w:t xml:space="preserve">Version </w:t>
    </w:r>
    <w:r w:rsidR="00A62F21">
      <w:rPr>
        <w:rStyle w:val="PageNumber"/>
        <w:color w:val="000000"/>
        <w:sz w:val="16"/>
      </w:rPr>
      <w:t>6</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A62F21">
      <w:t>08 April 2025</w:t>
    </w:r>
    <w:r>
      <w:rPr>
        <w:rStyle w:val="PageNumbe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FC220" w14:textId="77777777" w:rsidR="00384C83" w:rsidRDefault="00384C83">
      <w:r>
        <w:separator/>
      </w:r>
    </w:p>
  </w:footnote>
  <w:footnote w:type="continuationSeparator" w:id="0">
    <w:p w14:paraId="35396AA1" w14:textId="77777777" w:rsidR="00384C83" w:rsidRDefault="00384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comments" w:enforcement="1" w:cryptProviderType="rsaAES" w:cryptAlgorithmClass="hash" w:cryptAlgorithmType="typeAny" w:cryptAlgorithmSid="14" w:cryptSpinCount="100000" w:hash="BLUlvy157FNBSZO7NIVScVt17Fb+SJQtdT/wCN44G/lBOuXN/R/WyufUtUKoI6KwqerFTG3L4Xxf9DRr7boIdQ==" w:salt="TZPdjgu95nSvhKboBmvor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74C3F"/>
    <w:rsid w:val="0018381E"/>
    <w:rsid w:val="00185DC4"/>
    <w:rsid w:val="001877DF"/>
    <w:rsid w:val="00194080"/>
    <w:rsid w:val="001C4FED"/>
    <w:rsid w:val="001C6D8C"/>
    <w:rsid w:val="001D0B13"/>
    <w:rsid w:val="001E230D"/>
    <w:rsid w:val="001E26E2"/>
    <w:rsid w:val="002025C8"/>
    <w:rsid w:val="00202DE5"/>
    <w:rsid w:val="00222A99"/>
    <w:rsid w:val="00225287"/>
    <w:rsid w:val="00252B28"/>
    <w:rsid w:val="00253965"/>
    <w:rsid w:val="00265F92"/>
    <w:rsid w:val="00266EBE"/>
    <w:rsid w:val="00275091"/>
    <w:rsid w:val="0028076A"/>
    <w:rsid w:val="00294B86"/>
    <w:rsid w:val="002D53D3"/>
    <w:rsid w:val="00305C8B"/>
    <w:rsid w:val="00305E5E"/>
    <w:rsid w:val="00321191"/>
    <w:rsid w:val="00383299"/>
    <w:rsid w:val="00384C83"/>
    <w:rsid w:val="00385499"/>
    <w:rsid w:val="00391C7F"/>
    <w:rsid w:val="0039435B"/>
    <w:rsid w:val="00396267"/>
    <w:rsid w:val="003A6546"/>
    <w:rsid w:val="003B4180"/>
    <w:rsid w:val="003D3F9B"/>
    <w:rsid w:val="003D4F44"/>
    <w:rsid w:val="003D7D30"/>
    <w:rsid w:val="003D7F79"/>
    <w:rsid w:val="003E16A7"/>
    <w:rsid w:val="00401A8B"/>
    <w:rsid w:val="00410FEA"/>
    <w:rsid w:val="00412B61"/>
    <w:rsid w:val="00420658"/>
    <w:rsid w:val="00426671"/>
    <w:rsid w:val="004555B4"/>
    <w:rsid w:val="004569C4"/>
    <w:rsid w:val="00467B4F"/>
    <w:rsid w:val="00477B57"/>
    <w:rsid w:val="004853C6"/>
    <w:rsid w:val="0049350F"/>
    <w:rsid w:val="004A1552"/>
    <w:rsid w:val="004B04E5"/>
    <w:rsid w:val="004B0A06"/>
    <w:rsid w:val="004D4624"/>
    <w:rsid w:val="004E63C0"/>
    <w:rsid w:val="004F0B66"/>
    <w:rsid w:val="00506B18"/>
    <w:rsid w:val="00507988"/>
    <w:rsid w:val="0051242F"/>
    <w:rsid w:val="005248D1"/>
    <w:rsid w:val="00532354"/>
    <w:rsid w:val="00541C62"/>
    <w:rsid w:val="0054411A"/>
    <w:rsid w:val="00564816"/>
    <w:rsid w:val="00566740"/>
    <w:rsid w:val="005B631D"/>
    <w:rsid w:val="005C54BE"/>
    <w:rsid w:val="005C782E"/>
    <w:rsid w:val="005E2412"/>
    <w:rsid w:val="005E2A30"/>
    <w:rsid w:val="005E339F"/>
    <w:rsid w:val="00601EC2"/>
    <w:rsid w:val="00602870"/>
    <w:rsid w:val="00606D99"/>
    <w:rsid w:val="00642DCA"/>
    <w:rsid w:val="00645435"/>
    <w:rsid w:val="00653259"/>
    <w:rsid w:val="00653EBC"/>
    <w:rsid w:val="00672008"/>
    <w:rsid w:val="00690A1D"/>
    <w:rsid w:val="006946A6"/>
    <w:rsid w:val="006A79CA"/>
    <w:rsid w:val="006E29E7"/>
    <w:rsid w:val="00742248"/>
    <w:rsid w:val="00747EDD"/>
    <w:rsid w:val="007639CB"/>
    <w:rsid w:val="007A3794"/>
    <w:rsid w:val="007A7789"/>
    <w:rsid w:val="007D1EF1"/>
    <w:rsid w:val="007E0454"/>
    <w:rsid w:val="00806FBE"/>
    <w:rsid w:val="00807E37"/>
    <w:rsid w:val="00813EC3"/>
    <w:rsid w:val="00815852"/>
    <w:rsid w:val="0084307B"/>
    <w:rsid w:val="00843386"/>
    <w:rsid w:val="00884B4A"/>
    <w:rsid w:val="008C6B4D"/>
    <w:rsid w:val="008E3CD6"/>
    <w:rsid w:val="0093042B"/>
    <w:rsid w:val="009332D6"/>
    <w:rsid w:val="00934904"/>
    <w:rsid w:val="0094168A"/>
    <w:rsid w:val="00944CFD"/>
    <w:rsid w:val="009960F6"/>
    <w:rsid w:val="009A06AA"/>
    <w:rsid w:val="009A0980"/>
    <w:rsid w:val="009C0522"/>
    <w:rsid w:val="009C25E6"/>
    <w:rsid w:val="009E0EF9"/>
    <w:rsid w:val="009E4FFD"/>
    <w:rsid w:val="009F1F9F"/>
    <w:rsid w:val="00A11046"/>
    <w:rsid w:val="00A338F8"/>
    <w:rsid w:val="00A37E74"/>
    <w:rsid w:val="00A4036E"/>
    <w:rsid w:val="00A42B42"/>
    <w:rsid w:val="00A43661"/>
    <w:rsid w:val="00A441F3"/>
    <w:rsid w:val="00A559C6"/>
    <w:rsid w:val="00A62ADD"/>
    <w:rsid w:val="00A62CD0"/>
    <w:rsid w:val="00A62F21"/>
    <w:rsid w:val="00A73B00"/>
    <w:rsid w:val="00AA3720"/>
    <w:rsid w:val="00AB68EB"/>
    <w:rsid w:val="00AE289E"/>
    <w:rsid w:val="00AF0CA7"/>
    <w:rsid w:val="00B0422D"/>
    <w:rsid w:val="00B1772A"/>
    <w:rsid w:val="00B40157"/>
    <w:rsid w:val="00B44872"/>
    <w:rsid w:val="00B71A72"/>
    <w:rsid w:val="00B86B10"/>
    <w:rsid w:val="00B92294"/>
    <w:rsid w:val="00B972D1"/>
    <w:rsid w:val="00BC1676"/>
    <w:rsid w:val="00BC7486"/>
    <w:rsid w:val="00BD375A"/>
    <w:rsid w:val="00BD6CE0"/>
    <w:rsid w:val="00BE5368"/>
    <w:rsid w:val="00BE6995"/>
    <w:rsid w:val="00C14FE6"/>
    <w:rsid w:val="00C37064"/>
    <w:rsid w:val="00C53FF7"/>
    <w:rsid w:val="00C5430B"/>
    <w:rsid w:val="00C57AA0"/>
    <w:rsid w:val="00C60352"/>
    <w:rsid w:val="00C62A5C"/>
    <w:rsid w:val="00C6791E"/>
    <w:rsid w:val="00C84E71"/>
    <w:rsid w:val="00CC6BAE"/>
    <w:rsid w:val="00CE2269"/>
    <w:rsid w:val="00CF6C1C"/>
    <w:rsid w:val="00D00647"/>
    <w:rsid w:val="00D024D4"/>
    <w:rsid w:val="00D070F8"/>
    <w:rsid w:val="00D17928"/>
    <w:rsid w:val="00D24C80"/>
    <w:rsid w:val="00D2784F"/>
    <w:rsid w:val="00D44330"/>
    <w:rsid w:val="00D71A0C"/>
    <w:rsid w:val="00D74B24"/>
    <w:rsid w:val="00D92259"/>
    <w:rsid w:val="00D93D6B"/>
    <w:rsid w:val="00D9569A"/>
    <w:rsid w:val="00DA0796"/>
    <w:rsid w:val="00DB17B7"/>
    <w:rsid w:val="00DD1A10"/>
    <w:rsid w:val="00DD361D"/>
    <w:rsid w:val="00DD7139"/>
    <w:rsid w:val="00DE3469"/>
    <w:rsid w:val="00E016AB"/>
    <w:rsid w:val="00E13817"/>
    <w:rsid w:val="00E626BF"/>
    <w:rsid w:val="00E70E06"/>
    <w:rsid w:val="00E95CC8"/>
    <w:rsid w:val="00ED0269"/>
    <w:rsid w:val="00ED1A4A"/>
    <w:rsid w:val="00F0231B"/>
    <w:rsid w:val="00F05927"/>
    <w:rsid w:val="00F17072"/>
    <w:rsid w:val="00F21374"/>
    <w:rsid w:val="00F26B41"/>
    <w:rsid w:val="00F26D46"/>
    <w:rsid w:val="00F3118F"/>
    <w:rsid w:val="00F31C16"/>
    <w:rsid w:val="00F35FCF"/>
    <w:rsid w:val="00F448CA"/>
    <w:rsid w:val="00F5225C"/>
    <w:rsid w:val="00F52981"/>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C8BAFF9D-9454-4140-AC8F-52D45D9D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1596f0641c216a65bef740af855f24bb">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8ca2d3264a26b5133672080936ac356c"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89D200-C371-4AB0-B135-17C3ABFFB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375BCB-E5A0-4756-B981-750E44AD7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1480</Words>
  <Characters>7548</Characters>
  <Application>Microsoft Office Word</Application>
  <DocSecurity>8</DocSecurity>
  <Lines>137</Lines>
  <Paragraphs>64</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E</dc:title>
  <dc:subject> </dc:subject>
  <dc:creator>Walker (ESO), Lurrentia</dc:creator>
  <cp:keywords> </cp:keywords>
  <dc:description> </dc:description>
  <cp:lastModifiedBy>Claire Goult</cp:lastModifiedBy>
  <cp:revision>19</cp:revision>
  <cp:lastPrinted>2025-04-07T17:30:00Z</cp:lastPrinted>
  <dcterms:created xsi:type="dcterms:W3CDTF">2023-05-31T19:56:00Z</dcterms:created>
  <dcterms:modified xsi:type="dcterms:W3CDTF">2025-12-02T14:07:00Z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0x01010073D37DB2E824E841AA9D7C8250A8DF90</vt:lpwstr>
  </property>
  <property fmtid="{D5CDD505-2E9C-101B-9397-08002B2CF9AE}" pid="6" name="MediaServiceImageTags">
    <vt:lpwstr/>
  </property>
  <property fmtid="{D5CDD505-2E9C-101B-9397-08002B2CF9AE}" pid="7" name="Order">
    <vt:r8>2849400</vt:r8>
  </property>
  <property fmtid="{D5CDD505-2E9C-101B-9397-08002B2CF9AE}" pid="8" name="docLang">
    <vt:lpwstr>en</vt:lpwstr>
  </property>
</Properties>
</file>